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5CAE55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548B6F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76D8C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60BDC16" w14:textId="424EA91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EC291F7" w14:textId="77777777" w:rsidR="00576D8C" w:rsidRDefault="00576D8C" w:rsidP="00FB0E2E">
      <w:pPr>
        <w:rPr>
          <w:rFonts w:ascii="Arial" w:hAnsi="Arial" w:cs="Arial"/>
          <w:b/>
          <w:sz w:val="22"/>
          <w:szCs w:val="22"/>
        </w:rPr>
      </w:pPr>
    </w:p>
    <w:p w14:paraId="74ED54ED" w14:textId="5EBA5E5A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BCE44A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4785320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C5AC62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8AD35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E8119A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004D87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004D8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004D87">
        <w:rPr>
          <w:rFonts w:ascii="Arial" w:hAnsi="Arial" w:cs="Arial"/>
          <w:color w:val="auto"/>
          <w:sz w:val="22"/>
          <w:szCs w:val="22"/>
        </w:rPr>
        <w:t>. X</w:t>
      </w:r>
      <w:r w:rsidR="00460C8E" w:rsidRPr="00004D87">
        <w:rPr>
          <w:rFonts w:ascii="Arial" w:hAnsi="Arial" w:cs="Arial"/>
          <w:color w:val="auto"/>
          <w:sz w:val="22"/>
          <w:szCs w:val="22"/>
        </w:rPr>
        <w:t>VIII</w:t>
      </w:r>
      <w:r w:rsidR="00F275C0" w:rsidRPr="00004D8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004D8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004D87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004D87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004D87">
        <w:rPr>
          <w:rFonts w:ascii="Arial" w:hAnsi="Arial" w:cs="Arial"/>
          <w:color w:val="auto"/>
          <w:sz w:val="22"/>
          <w:szCs w:val="22"/>
        </w:rPr>
        <w:t>.</w:t>
      </w:r>
      <w:r w:rsidR="00460C8E" w:rsidRPr="00004D8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004D8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004D8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31D936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004D8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B7CEE" w14:textId="77777777" w:rsidR="00965FF0" w:rsidRDefault="00965FF0" w:rsidP="00DA091E">
      <w:r>
        <w:separator/>
      </w:r>
    </w:p>
  </w:endnote>
  <w:endnote w:type="continuationSeparator" w:id="0">
    <w:p w14:paraId="53DDB525" w14:textId="77777777" w:rsidR="00965FF0" w:rsidRDefault="00965FF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7651B1B9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65081" w14:textId="77777777" w:rsidR="00965FF0" w:rsidRDefault="00965FF0" w:rsidP="00DA091E">
      <w:r>
        <w:separator/>
      </w:r>
    </w:p>
  </w:footnote>
  <w:footnote w:type="continuationSeparator" w:id="0">
    <w:p w14:paraId="7DC4B7B6" w14:textId="77777777" w:rsidR="00965FF0" w:rsidRDefault="00965FF0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6A95AE0D" w:rsidR="00CF5DA6" w:rsidRPr="00440B3B" w:rsidDel="009B16A4" w:rsidRDefault="00E8119A" w:rsidP="00FB0E2E">
    <w:pPr>
      <w:pBdr>
        <w:bottom w:val="single" w:sz="12" w:space="0" w:color="auto"/>
      </w:pBdr>
      <w:rPr>
        <w:del w:id="0" w:author="Zimowski Jerzy" w:date="2024-10-09T14:59:00Z"/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Załącznik </w:t>
    </w:r>
    <w:r w:rsidR="00DA63BB">
      <w:rPr>
        <w:rFonts w:ascii="Arial" w:hAnsi="Arial" w:cs="Arial"/>
        <w:b/>
        <w:i/>
        <w:color w:val="auto"/>
        <w:sz w:val="18"/>
        <w:szCs w:val="16"/>
      </w:rPr>
      <w:t xml:space="preserve"> 2 do SWZ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D87"/>
    <w:rsid w:val="00011F03"/>
    <w:rsid w:val="000178C3"/>
    <w:rsid w:val="00023746"/>
    <w:rsid w:val="00030036"/>
    <w:rsid w:val="000339B6"/>
    <w:rsid w:val="00041DD6"/>
    <w:rsid w:val="000431C5"/>
    <w:rsid w:val="000578E9"/>
    <w:rsid w:val="0006578D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24AB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74ED"/>
    <w:rsid w:val="002C077F"/>
    <w:rsid w:val="002C39E0"/>
    <w:rsid w:val="002D6AE6"/>
    <w:rsid w:val="002E2BF5"/>
    <w:rsid w:val="002F5CF7"/>
    <w:rsid w:val="00300A0D"/>
    <w:rsid w:val="00310AB6"/>
    <w:rsid w:val="00315874"/>
    <w:rsid w:val="00332EDF"/>
    <w:rsid w:val="00345A6C"/>
    <w:rsid w:val="00350631"/>
    <w:rsid w:val="003531C4"/>
    <w:rsid w:val="003826B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A34A2"/>
    <w:rsid w:val="004E7147"/>
    <w:rsid w:val="004F34C8"/>
    <w:rsid w:val="004F7A42"/>
    <w:rsid w:val="00502E92"/>
    <w:rsid w:val="005040B7"/>
    <w:rsid w:val="00505EAD"/>
    <w:rsid w:val="005431C6"/>
    <w:rsid w:val="00562FF7"/>
    <w:rsid w:val="00576D8C"/>
    <w:rsid w:val="00581502"/>
    <w:rsid w:val="00594FBF"/>
    <w:rsid w:val="005A03B5"/>
    <w:rsid w:val="005C69D4"/>
    <w:rsid w:val="005E0963"/>
    <w:rsid w:val="005E2815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262E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5FF0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4541"/>
    <w:rsid w:val="00BB37B4"/>
    <w:rsid w:val="00BC6A1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A63BB"/>
    <w:rsid w:val="00DB76BE"/>
    <w:rsid w:val="00DD219A"/>
    <w:rsid w:val="00DD4FAF"/>
    <w:rsid w:val="00DE5B0D"/>
    <w:rsid w:val="00E15919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119A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27</cp:revision>
  <cp:lastPrinted>2025-12-12T13:25:00Z</cp:lastPrinted>
  <dcterms:created xsi:type="dcterms:W3CDTF">2021-01-07T09:37:00Z</dcterms:created>
  <dcterms:modified xsi:type="dcterms:W3CDTF">2025-12-16T08:00:00Z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